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37C9" w:rsidRDefault="00762CE4" w:rsidP="007B4D71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DC3993">
        <w:rPr>
          <w:rFonts w:ascii="Verdana" w:hAnsi="Verdana"/>
          <w:noProof/>
          <w:sz w:val="20"/>
          <w:szCs w:val="20"/>
          <w:lang w:eastAsia="en-GB"/>
        </w:rPr>
        <w:drawing>
          <wp:anchor distT="0" distB="0" distL="114300" distR="114300" simplePos="0" relativeHeight="251659264" behindDoc="0" locked="0" layoutInCell="1" allowOverlap="1" wp14:anchorId="41907C85" wp14:editId="5F05D128">
            <wp:simplePos x="0" y="0"/>
            <wp:positionH relativeFrom="page">
              <wp:posOffset>4295775</wp:posOffset>
            </wp:positionH>
            <wp:positionV relativeFrom="paragraph">
              <wp:posOffset>-809625</wp:posOffset>
            </wp:positionV>
            <wp:extent cx="3156286" cy="847725"/>
            <wp:effectExtent l="0" t="0" r="6350" b="0"/>
            <wp:wrapNone/>
            <wp:docPr id="1" name="Picture 1" descr="C:\Users\mattn_000\Documents\Actisense\Actisense New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ttn_000\Documents\Actisense\Actisense New 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6286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37C9">
        <w:rPr>
          <w:rFonts w:ascii="Verdana" w:hAnsi="Verdana"/>
          <w:sz w:val="20"/>
          <w:szCs w:val="20"/>
        </w:rPr>
        <w:t xml:space="preserve">Press Release Issued: </w:t>
      </w:r>
      <w:r w:rsidR="00AA3CF1">
        <w:rPr>
          <w:rFonts w:ascii="Verdana" w:hAnsi="Verdana"/>
          <w:sz w:val="20"/>
          <w:szCs w:val="20"/>
        </w:rPr>
        <w:t>August</w:t>
      </w:r>
      <w:r w:rsidR="00540290">
        <w:rPr>
          <w:rFonts w:ascii="Verdana" w:hAnsi="Verdana"/>
          <w:sz w:val="20"/>
          <w:szCs w:val="20"/>
        </w:rPr>
        <w:t xml:space="preserve"> 2017</w:t>
      </w:r>
    </w:p>
    <w:p w:rsidR="007B37C9" w:rsidDel="001A18F7" w:rsidRDefault="00AA3CF1" w:rsidP="007B4D71">
      <w:pPr>
        <w:spacing w:line="240" w:lineRule="auto"/>
        <w:jc w:val="both"/>
        <w:rPr>
          <w:del w:id="0" w:author="Lesley Keets" w:date="2017-09-01T14:51:00Z"/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Word Count: </w:t>
      </w:r>
      <w:del w:id="1" w:author="Lesley Keets" w:date="2017-09-01T14:51:00Z">
        <w:r w:rsidDel="001A18F7">
          <w:rPr>
            <w:rFonts w:ascii="Verdana" w:hAnsi="Verdana"/>
            <w:sz w:val="20"/>
            <w:szCs w:val="20"/>
          </w:rPr>
          <w:delText>369</w:delText>
        </w:r>
      </w:del>
    </w:p>
    <w:p w:rsidR="00762CE4" w:rsidRPr="007B37C9" w:rsidRDefault="00762CE4" w:rsidP="007B4D71">
      <w:pPr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8A7FBB" w:rsidRPr="00AA3CF1" w:rsidRDefault="00C17073" w:rsidP="007B4D71">
      <w:pPr>
        <w:spacing w:line="240" w:lineRule="auto"/>
        <w:jc w:val="both"/>
        <w:rPr>
          <w:rFonts w:ascii="Verdana" w:hAnsi="Verdana"/>
          <w:b/>
          <w:sz w:val="20"/>
          <w:szCs w:val="20"/>
        </w:rPr>
      </w:pPr>
      <w:del w:id="2" w:author="Lesley Keets" w:date="2017-09-01T14:51:00Z">
        <w:r w:rsidRPr="00AA3CF1" w:rsidDel="001A18F7">
          <w:rPr>
            <w:rFonts w:ascii="Verdana" w:hAnsi="Verdana"/>
            <w:b/>
            <w:sz w:val="20"/>
            <w:szCs w:val="20"/>
          </w:rPr>
          <w:delText>Actisense’s</w:delText>
        </w:r>
      </w:del>
      <w:r w:rsidRPr="00AA3CF1">
        <w:rPr>
          <w:rFonts w:ascii="Verdana" w:hAnsi="Verdana"/>
          <w:b/>
          <w:sz w:val="20"/>
          <w:szCs w:val="20"/>
        </w:rPr>
        <w:t xml:space="preserve"> Phil Whitehurst</w:t>
      </w:r>
      <w:ins w:id="3" w:author="Lesley Keets" w:date="2017-09-01T14:51:00Z">
        <w:r w:rsidR="001A18F7">
          <w:rPr>
            <w:rFonts w:ascii="Verdana" w:hAnsi="Verdana"/>
            <w:b/>
            <w:sz w:val="20"/>
            <w:szCs w:val="20"/>
          </w:rPr>
          <w:t xml:space="preserve"> of Actisense</w:t>
        </w:r>
      </w:ins>
      <w:r w:rsidR="00AA3CF1" w:rsidRPr="00AA3CF1">
        <w:rPr>
          <w:rFonts w:ascii="Verdana" w:hAnsi="Verdana"/>
          <w:b/>
          <w:sz w:val="20"/>
          <w:szCs w:val="20"/>
        </w:rPr>
        <w:t>,</w:t>
      </w:r>
      <w:r w:rsidRPr="00AA3CF1">
        <w:rPr>
          <w:rFonts w:ascii="Verdana" w:hAnsi="Verdana"/>
          <w:b/>
          <w:sz w:val="20"/>
          <w:szCs w:val="20"/>
        </w:rPr>
        <w:t xml:space="preserve"> </w:t>
      </w:r>
      <w:r w:rsidR="00AA3CF1" w:rsidRPr="00AA3CF1">
        <w:rPr>
          <w:rFonts w:ascii="Verdana" w:hAnsi="Verdana"/>
          <w:b/>
          <w:sz w:val="20"/>
          <w:szCs w:val="20"/>
        </w:rPr>
        <w:t xml:space="preserve">to sit </w:t>
      </w:r>
      <w:r w:rsidRPr="00AA3CF1">
        <w:rPr>
          <w:rFonts w:ascii="Verdana" w:hAnsi="Verdana"/>
          <w:b/>
          <w:sz w:val="20"/>
          <w:szCs w:val="20"/>
        </w:rPr>
        <w:t xml:space="preserve">on </w:t>
      </w:r>
      <w:r w:rsidR="00050A7E" w:rsidRPr="00AA3CF1">
        <w:rPr>
          <w:rStyle w:val="apple-converted-space"/>
          <w:rFonts w:ascii="Verdana" w:hAnsi="Verdana" w:cs="Arial"/>
          <w:b/>
          <w:color w:val="222222"/>
          <w:sz w:val="20"/>
          <w:szCs w:val="20"/>
          <w:shd w:val="clear" w:color="auto" w:fill="FFFFFF"/>
        </w:rPr>
        <w:t>NMEA International Conference &amp; Expo</w:t>
      </w:r>
      <w:r w:rsidRPr="00AA3CF1">
        <w:rPr>
          <w:rStyle w:val="apple-converted-space"/>
          <w:rFonts w:ascii="Verdana" w:hAnsi="Verdana" w:cs="Arial"/>
          <w:b/>
          <w:color w:val="222222"/>
          <w:sz w:val="20"/>
          <w:szCs w:val="20"/>
          <w:shd w:val="clear" w:color="auto" w:fill="FFFFFF"/>
        </w:rPr>
        <w:t xml:space="preserve"> CEO Panel</w:t>
      </w:r>
    </w:p>
    <w:p w:rsidR="00C17073" w:rsidRPr="00AA3CF1" w:rsidRDefault="00C17073" w:rsidP="00AA3CF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Verdana" w:hAnsi="Verdana" w:cs="Arial"/>
          <w:i/>
          <w:color w:val="222222"/>
          <w:sz w:val="20"/>
          <w:szCs w:val="20"/>
          <w:shd w:val="clear" w:color="auto" w:fill="FFFFFF"/>
        </w:rPr>
      </w:pPr>
      <w:r w:rsidRPr="00AA3CF1">
        <w:rPr>
          <w:rFonts w:ascii="Verdana" w:hAnsi="Verdana"/>
          <w:i/>
          <w:sz w:val="20"/>
          <w:szCs w:val="20"/>
        </w:rPr>
        <w:t>Phil Whitehurst, Actisense</w:t>
      </w:r>
      <w:r w:rsidR="00AA3CF1" w:rsidRPr="00AA3CF1">
        <w:rPr>
          <w:rFonts w:ascii="Verdana" w:hAnsi="Verdana"/>
          <w:i/>
          <w:sz w:val="20"/>
          <w:szCs w:val="20"/>
        </w:rPr>
        <w:t xml:space="preserve"> CEO,</w:t>
      </w:r>
      <w:r w:rsidRPr="00AA3CF1">
        <w:rPr>
          <w:rFonts w:ascii="Verdana" w:hAnsi="Verdana"/>
          <w:i/>
          <w:sz w:val="20"/>
          <w:szCs w:val="20"/>
        </w:rPr>
        <w:t xml:space="preserve"> has been invited to sit on a panel of experts </w:t>
      </w:r>
      <w:r w:rsidRPr="00AA3CF1">
        <w:rPr>
          <w:rStyle w:val="apple-converted-space"/>
          <w:rFonts w:ascii="Verdana" w:hAnsi="Verdana" w:cs="Arial"/>
          <w:i/>
          <w:color w:val="222222"/>
          <w:sz w:val="20"/>
          <w:szCs w:val="20"/>
          <w:shd w:val="clear" w:color="auto" w:fill="FFFFFF"/>
        </w:rPr>
        <w:t>at the NMEA International Marine Electronics Conference &amp; Expo in Seattle, Washington.</w:t>
      </w:r>
    </w:p>
    <w:p w:rsidR="00C17073" w:rsidRPr="00AA3CF1" w:rsidRDefault="00AA3CF1" w:rsidP="00AA3CF1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AA3CF1">
        <w:rPr>
          <w:rFonts w:ascii="Verdana" w:hAnsi="Verdana"/>
          <w:sz w:val="20"/>
          <w:szCs w:val="20"/>
        </w:rPr>
        <w:t>Phil</w:t>
      </w:r>
      <w:r w:rsidR="00C17073" w:rsidRPr="00AA3CF1">
        <w:rPr>
          <w:rFonts w:ascii="Verdana" w:hAnsi="Verdana"/>
          <w:sz w:val="20"/>
          <w:szCs w:val="20"/>
        </w:rPr>
        <w:t xml:space="preserve"> Whitehurst, </w:t>
      </w:r>
      <w:r w:rsidRPr="00AA3CF1">
        <w:rPr>
          <w:rFonts w:ascii="Verdana" w:hAnsi="Verdana"/>
          <w:sz w:val="20"/>
          <w:szCs w:val="20"/>
        </w:rPr>
        <w:t>CEO of the Award-winning NMEA specialist</w:t>
      </w:r>
      <w:del w:id="4" w:author="Lesley Keets" w:date="2017-09-01T15:13:00Z">
        <w:r w:rsidRPr="00AA3CF1" w:rsidDel="001F2848">
          <w:rPr>
            <w:rFonts w:ascii="Verdana" w:hAnsi="Verdana"/>
            <w:sz w:val="20"/>
            <w:szCs w:val="20"/>
          </w:rPr>
          <w:delText>s</w:delText>
        </w:r>
      </w:del>
      <w:r w:rsidRPr="00AA3CF1">
        <w:rPr>
          <w:rFonts w:ascii="Verdana" w:hAnsi="Verdana"/>
          <w:sz w:val="20"/>
          <w:szCs w:val="20"/>
        </w:rPr>
        <w:t xml:space="preserve"> </w:t>
      </w:r>
      <w:ins w:id="5" w:author="Lesley Keets" w:date="2017-09-01T14:51:00Z">
        <w:r w:rsidR="001A18F7">
          <w:rPr>
            <w:rFonts w:ascii="Verdana" w:hAnsi="Verdana"/>
            <w:sz w:val="20"/>
            <w:szCs w:val="20"/>
          </w:rPr>
          <w:t xml:space="preserve">brand, </w:t>
        </w:r>
      </w:ins>
      <w:r w:rsidRPr="00AA3CF1">
        <w:rPr>
          <w:rFonts w:ascii="Verdana" w:hAnsi="Verdana"/>
          <w:sz w:val="20"/>
          <w:szCs w:val="20"/>
        </w:rPr>
        <w:t xml:space="preserve">Actisense, will be sitting on a panel of </w:t>
      </w:r>
      <w:r w:rsidR="00792B50">
        <w:rPr>
          <w:rFonts w:ascii="Verdana" w:hAnsi="Verdana"/>
          <w:sz w:val="20"/>
          <w:szCs w:val="20"/>
        </w:rPr>
        <w:t>Chief E</w:t>
      </w:r>
      <w:r w:rsidRPr="00AA3CF1">
        <w:rPr>
          <w:rFonts w:ascii="Verdana" w:hAnsi="Verdana"/>
          <w:sz w:val="20"/>
          <w:szCs w:val="20"/>
        </w:rPr>
        <w:t xml:space="preserve">xecutives at the National Marine Electronic Association (NMEA) International Conference &amp; Expo in the United States of America. Joining representatives </w:t>
      </w:r>
      <w:r>
        <w:rPr>
          <w:rFonts w:ascii="Verdana" w:hAnsi="Verdana"/>
          <w:sz w:val="20"/>
          <w:szCs w:val="20"/>
        </w:rPr>
        <w:t xml:space="preserve">from </w:t>
      </w:r>
      <w:r w:rsidRPr="00AA3CF1">
        <w:rPr>
          <w:rFonts w:ascii="Verdana" w:hAnsi="Verdana"/>
          <w:sz w:val="20"/>
          <w:szCs w:val="20"/>
        </w:rPr>
        <w:t>leading</w:t>
      </w:r>
      <w:r w:rsidR="00792B50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</w:t>
      </w:r>
      <w:del w:id="6" w:author="Lesley Keets" w:date="2017-09-01T14:52:00Z">
        <w:r w:rsidDel="001A18F7">
          <w:rPr>
            <w:rFonts w:ascii="Verdana" w:hAnsi="Verdana"/>
            <w:sz w:val="20"/>
            <w:szCs w:val="20"/>
          </w:rPr>
          <w:delText>worldwide</w:delText>
        </w:r>
      </w:del>
      <w:r w:rsidRPr="00AA3CF1">
        <w:rPr>
          <w:rFonts w:ascii="Verdana" w:hAnsi="Verdana"/>
          <w:sz w:val="20"/>
          <w:szCs w:val="20"/>
        </w:rPr>
        <w:t xml:space="preserve"> marine electronics companies, Phil will be answering questions and discussing key issues facing the industry.</w:t>
      </w:r>
    </w:p>
    <w:p w:rsidR="00AA3CF1" w:rsidRPr="00AA3CF1" w:rsidRDefault="00AA3CF1" w:rsidP="00AA3CF1">
      <w:pPr>
        <w:spacing w:line="240" w:lineRule="auto"/>
        <w:jc w:val="both"/>
        <w:rPr>
          <w:rFonts w:ascii="Verdana" w:hAnsi="Verdana" w:cs="Arial"/>
          <w:color w:val="222222"/>
          <w:sz w:val="20"/>
          <w:szCs w:val="20"/>
          <w:shd w:val="clear" w:color="auto" w:fill="FFFFFF"/>
        </w:rPr>
      </w:pPr>
      <w:r w:rsidRPr="00AA3CF1">
        <w:rPr>
          <w:rFonts w:ascii="Verdana" w:hAnsi="Verdana" w:cs="Arial"/>
          <w:color w:val="222222"/>
          <w:sz w:val="20"/>
          <w:szCs w:val="20"/>
          <w:shd w:val="clear" w:color="auto" w:fill="FFFFFF"/>
        </w:rPr>
        <w:t>The expert panel will sit from 1:30</w:t>
      </w:r>
      <w:r>
        <w:rPr>
          <w:rFonts w:ascii="Verdana" w:hAnsi="Verdana" w:cs="Arial"/>
          <w:color w:val="222222"/>
          <w:sz w:val="20"/>
          <w:szCs w:val="20"/>
          <w:shd w:val="clear" w:color="auto" w:fill="FFFFFF"/>
        </w:rPr>
        <w:t xml:space="preserve"> pm</w:t>
      </w:r>
      <w:r w:rsidRPr="00AA3CF1">
        <w:rPr>
          <w:rFonts w:ascii="Verdana" w:hAnsi="Verdana" w:cs="Arial"/>
          <w:color w:val="222222"/>
          <w:sz w:val="20"/>
          <w:szCs w:val="20"/>
          <w:shd w:val="clear" w:color="auto" w:fill="FFFFFF"/>
        </w:rPr>
        <w:t xml:space="preserve"> to 3:30</w:t>
      </w:r>
      <w:r>
        <w:rPr>
          <w:rFonts w:ascii="Verdana" w:hAnsi="Verdana" w:cs="Arial"/>
          <w:color w:val="222222"/>
          <w:sz w:val="20"/>
          <w:szCs w:val="20"/>
          <w:shd w:val="clear" w:color="auto" w:fill="FFFFFF"/>
        </w:rPr>
        <w:t xml:space="preserve"> </w:t>
      </w:r>
      <w:r w:rsidRPr="00AA3CF1">
        <w:rPr>
          <w:rFonts w:ascii="Verdana" w:hAnsi="Verdana" w:cs="Arial"/>
          <w:color w:val="222222"/>
          <w:sz w:val="20"/>
          <w:szCs w:val="20"/>
          <w:shd w:val="clear" w:color="auto" w:fill="FFFFFF"/>
        </w:rPr>
        <w:t>pm</w:t>
      </w:r>
      <w:ins w:id="7" w:author="Lesley Keets" w:date="2017-09-01T14:58:00Z">
        <w:r w:rsidR="001A18F7">
          <w:rPr>
            <w:rFonts w:ascii="Verdana" w:hAnsi="Verdana" w:cs="Arial"/>
            <w:color w:val="222222"/>
            <w:sz w:val="20"/>
            <w:szCs w:val="20"/>
            <w:shd w:val="clear" w:color="auto" w:fill="FFFFFF"/>
          </w:rPr>
          <w:t>(Matt, I can</w:t>
        </w:r>
      </w:ins>
      <w:ins w:id="8" w:author="Lesley Keets" w:date="2017-09-01T14:59:00Z">
        <w:r w:rsidR="001A18F7">
          <w:rPr>
            <w:rFonts w:ascii="Verdana" w:hAnsi="Verdana" w:cs="Arial"/>
            <w:color w:val="222222"/>
            <w:sz w:val="20"/>
            <w:szCs w:val="20"/>
            <w:shd w:val="clear" w:color="auto" w:fill="FFFFFF"/>
          </w:rPr>
          <w:t>’t find a schedule to confirm this timing, where did you get this from?)</w:t>
        </w:r>
      </w:ins>
      <w:r w:rsidRPr="00AA3CF1">
        <w:rPr>
          <w:rFonts w:ascii="Verdana" w:hAnsi="Verdana" w:cs="Arial"/>
          <w:color w:val="222222"/>
          <w:sz w:val="20"/>
          <w:szCs w:val="20"/>
          <w:shd w:val="clear" w:color="auto" w:fill="FFFFFF"/>
        </w:rPr>
        <w:t xml:space="preserve"> at the </w:t>
      </w:r>
      <w:del w:id="9" w:author="Lesley Keets" w:date="2017-09-01T14:52:00Z">
        <w:r w:rsidRPr="00AA3CF1" w:rsidDel="001A18F7">
          <w:rPr>
            <w:rFonts w:ascii="Verdana" w:hAnsi="Verdana" w:cs="Arial"/>
            <w:color w:val="222222"/>
            <w:sz w:val="20"/>
            <w:szCs w:val="20"/>
            <w:shd w:val="clear" w:color="auto" w:fill="FFFFFF"/>
          </w:rPr>
          <w:delText>Baltimore Sheraton Inner Harbor Hotel on September 29</w:delText>
        </w:r>
        <w:r w:rsidRPr="00AA3CF1" w:rsidDel="001A18F7">
          <w:rPr>
            <w:rFonts w:ascii="Verdana" w:hAnsi="Verdana" w:cs="Arial"/>
            <w:color w:val="222222"/>
            <w:sz w:val="20"/>
            <w:szCs w:val="20"/>
            <w:shd w:val="clear" w:color="auto" w:fill="FFFFFF"/>
            <w:vertAlign w:val="superscript"/>
          </w:rPr>
          <w:delText>th</w:delText>
        </w:r>
      </w:del>
      <w:ins w:id="10" w:author="Lesley Keets" w:date="2017-09-01T14:53:00Z">
        <w:r w:rsidR="001A18F7">
          <w:rPr>
            <w:rFonts w:ascii="Verdana" w:hAnsi="Verdana" w:cs="Arial"/>
            <w:color w:val="222222"/>
            <w:sz w:val="20"/>
            <w:szCs w:val="20"/>
            <w:shd w:val="clear" w:color="auto" w:fill="FFFFFF"/>
            <w:vertAlign w:val="superscript"/>
          </w:rPr>
          <w:t xml:space="preserve">  </w:t>
        </w:r>
      </w:ins>
      <w:del w:id="11" w:author="Lesley Keets" w:date="2017-09-01T14:53:00Z">
        <w:r w:rsidRPr="00AA3CF1" w:rsidDel="001A18F7">
          <w:rPr>
            <w:rFonts w:ascii="Verdana" w:hAnsi="Verdana" w:cs="Arial"/>
            <w:color w:val="222222"/>
            <w:sz w:val="20"/>
            <w:szCs w:val="20"/>
            <w:shd w:val="clear" w:color="auto" w:fill="FFFFFF"/>
          </w:rPr>
          <w:delText>.</w:delText>
        </w:r>
      </w:del>
      <w:ins w:id="12" w:author="Lesley Keets" w:date="2017-09-01T14:58:00Z">
        <w:r w:rsidR="001A18F7">
          <w:rPr>
            <w:rFonts w:ascii="Verdana" w:hAnsi="Verdana" w:cs="Arial"/>
            <w:color w:val="222222"/>
            <w:sz w:val="20"/>
            <w:szCs w:val="20"/>
            <w:shd w:val="clear" w:color="auto" w:fill="FFFFFF"/>
          </w:rPr>
          <w:t>Hilton Bellevue Hotel</w:t>
        </w:r>
      </w:ins>
      <w:ins w:id="13" w:author="Lesley Keets" w:date="2017-09-01T15:00:00Z">
        <w:r w:rsidR="001A18F7">
          <w:rPr>
            <w:rFonts w:ascii="Verdana" w:hAnsi="Verdana" w:cs="Arial"/>
            <w:color w:val="222222"/>
            <w:sz w:val="20"/>
            <w:szCs w:val="20"/>
            <w:shd w:val="clear" w:color="auto" w:fill="FFFFFF"/>
          </w:rPr>
          <w:t xml:space="preserve"> on September </w:t>
        </w:r>
      </w:ins>
      <w:ins w:id="14" w:author="Lesley Keets" w:date="2017-09-01T15:01:00Z">
        <w:r w:rsidR="008F7DA6">
          <w:rPr>
            <w:rFonts w:ascii="Verdana" w:hAnsi="Verdana" w:cs="Arial"/>
            <w:color w:val="222222"/>
            <w:sz w:val="20"/>
            <w:szCs w:val="20"/>
            <w:shd w:val="clear" w:color="auto" w:fill="FFFFFF"/>
          </w:rPr>
          <w:t>26th</w:t>
        </w:r>
      </w:ins>
      <w:ins w:id="15" w:author="Lesley Keets" w:date="2017-09-01T14:58:00Z">
        <w:r w:rsidR="001A18F7">
          <w:rPr>
            <w:rFonts w:ascii="Verdana" w:hAnsi="Verdana" w:cs="Arial"/>
            <w:color w:val="222222"/>
            <w:sz w:val="20"/>
            <w:szCs w:val="20"/>
            <w:shd w:val="clear" w:color="auto" w:fill="FFFFFF"/>
          </w:rPr>
          <w:t>.</w:t>
        </w:r>
      </w:ins>
      <w:r w:rsidRPr="00AA3CF1">
        <w:rPr>
          <w:rFonts w:ascii="Verdana" w:hAnsi="Verdana" w:cs="Arial"/>
          <w:color w:val="222222"/>
          <w:sz w:val="20"/>
          <w:szCs w:val="20"/>
          <w:shd w:val="clear" w:color="auto" w:fill="FFFFFF"/>
        </w:rPr>
        <w:t xml:space="preserve"> On the day, Phil will be joined on the panel by Andrew Teich, President &amp; CEO of FLIR/Raymarine and Marc Jourlait, Deputy CEO of Navico Holding AS. Johnny Lindstrom</w:t>
      </w:r>
      <w:r>
        <w:rPr>
          <w:rFonts w:ascii="Verdana" w:hAnsi="Verdana" w:cs="Arial"/>
          <w:color w:val="222222"/>
          <w:sz w:val="20"/>
          <w:szCs w:val="20"/>
          <w:shd w:val="clear" w:color="auto" w:fill="FFFFFF"/>
        </w:rPr>
        <w:t xml:space="preserve">, </w:t>
      </w:r>
      <w:r w:rsidRPr="00AA3CF1">
        <w:rPr>
          <w:rFonts w:ascii="Verdana" w:hAnsi="Verdana" w:cs="Arial"/>
          <w:color w:val="222222"/>
          <w:sz w:val="20"/>
          <w:szCs w:val="20"/>
          <w:shd w:val="clear" w:color="auto" w:fill="FFFFFF"/>
        </w:rPr>
        <w:t xml:space="preserve">NMEA </w:t>
      </w:r>
      <w:r w:rsidRPr="00AA3CF1">
        <w:rPr>
          <w:rFonts w:ascii="Verdana" w:hAnsi="Verdana" w:cs="Arial"/>
          <w:noProof/>
          <w:color w:val="222222"/>
          <w:sz w:val="20"/>
          <w:szCs w:val="20"/>
          <w:shd w:val="clear" w:color="auto" w:fill="FFFFFF"/>
        </w:rPr>
        <w:t>Chairman</w:t>
      </w:r>
      <w:r>
        <w:rPr>
          <w:rFonts w:ascii="Verdana" w:hAnsi="Verdana" w:cs="Arial"/>
          <w:noProof/>
          <w:color w:val="222222"/>
          <w:sz w:val="20"/>
          <w:szCs w:val="20"/>
          <w:shd w:val="clear" w:color="auto" w:fill="FFFFFF"/>
        </w:rPr>
        <w:t>,</w:t>
      </w:r>
      <w:r w:rsidRPr="00AA3CF1">
        <w:rPr>
          <w:rFonts w:ascii="Verdana" w:hAnsi="Verdana" w:cs="Arial"/>
          <w:color w:val="222222"/>
          <w:sz w:val="20"/>
          <w:szCs w:val="20"/>
          <w:shd w:val="clear" w:color="auto" w:fill="FFFFFF"/>
        </w:rPr>
        <w:t xml:space="preserve"> will also be moderating</w:t>
      </w:r>
      <w:ins w:id="16" w:author="Lesley Keets" w:date="2017-09-01T14:59:00Z">
        <w:r w:rsidR="001A18F7">
          <w:rPr>
            <w:rFonts w:ascii="Verdana" w:hAnsi="Verdana" w:cs="Arial"/>
            <w:color w:val="222222"/>
            <w:sz w:val="20"/>
            <w:szCs w:val="20"/>
            <w:shd w:val="clear" w:color="auto" w:fill="FFFFFF"/>
          </w:rPr>
          <w:t xml:space="preserve"> (Matt, I can’t find this </w:t>
        </w:r>
      </w:ins>
      <w:ins w:id="17" w:author="Lesley Keets" w:date="2017-09-01T15:00:00Z">
        <w:r w:rsidR="001A18F7">
          <w:rPr>
            <w:rFonts w:ascii="Verdana" w:hAnsi="Verdana" w:cs="Arial"/>
            <w:color w:val="222222"/>
            <w:sz w:val="20"/>
            <w:szCs w:val="20"/>
            <w:shd w:val="clear" w:color="auto" w:fill="FFFFFF"/>
          </w:rPr>
          <w:t xml:space="preserve">CEO </w:t>
        </w:r>
      </w:ins>
      <w:ins w:id="18" w:author="Lesley Keets" w:date="2017-09-01T14:59:00Z">
        <w:r w:rsidR="001A18F7">
          <w:rPr>
            <w:rFonts w:ascii="Verdana" w:hAnsi="Verdana" w:cs="Arial"/>
            <w:color w:val="222222"/>
            <w:sz w:val="20"/>
            <w:szCs w:val="20"/>
            <w:shd w:val="clear" w:color="auto" w:fill="FFFFFF"/>
          </w:rPr>
          <w:t xml:space="preserve">list </w:t>
        </w:r>
      </w:ins>
      <w:ins w:id="19" w:author="Lesley Keets" w:date="2017-09-01T15:00:00Z">
        <w:r w:rsidR="001A18F7">
          <w:rPr>
            <w:rFonts w:ascii="Verdana" w:hAnsi="Verdana" w:cs="Arial"/>
            <w:color w:val="222222"/>
            <w:sz w:val="20"/>
            <w:szCs w:val="20"/>
            <w:shd w:val="clear" w:color="auto" w:fill="FFFFFF"/>
          </w:rPr>
          <w:t>to confirm if correct, where did you get it from?</w:t>
        </w:r>
      </w:ins>
      <w:ins w:id="20" w:author="Lesley Keets" w:date="2017-09-01T15:02:00Z">
        <w:r w:rsidR="00451700">
          <w:rPr>
            <w:rFonts w:ascii="Verdana" w:hAnsi="Verdana" w:cs="Arial"/>
            <w:color w:val="222222"/>
            <w:sz w:val="20"/>
            <w:szCs w:val="20"/>
            <w:shd w:val="clear" w:color="auto" w:fill="FFFFFF"/>
          </w:rPr>
          <w:t xml:space="preserve"> The only other CEO I was aware of is Brad </w:t>
        </w:r>
        <w:proofErr w:type="spellStart"/>
        <w:r w:rsidR="00451700">
          <w:rPr>
            <w:rFonts w:ascii="Verdana" w:hAnsi="Verdana" w:cs="Arial"/>
            <w:color w:val="222222"/>
            <w:sz w:val="20"/>
            <w:szCs w:val="20"/>
            <w:shd w:val="clear" w:color="auto" w:fill="FFFFFF"/>
          </w:rPr>
          <w:t>Reents</w:t>
        </w:r>
        <w:proofErr w:type="spellEnd"/>
        <w:r w:rsidR="00451700">
          <w:rPr>
            <w:rFonts w:ascii="Verdana" w:hAnsi="Verdana" w:cs="Arial"/>
            <w:color w:val="222222"/>
            <w:sz w:val="20"/>
            <w:szCs w:val="20"/>
            <w:shd w:val="clear" w:color="auto" w:fill="FFFFFF"/>
          </w:rPr>
          <w:t xml:space="preserve"> of Furuno</w:t>
        </w:r>
      </w:ins>
      <w:ins w:id="21" w:author="Lesley Keets" w:date="2017-09-01T15:00:00Z">
        <w:r w:rsidR="001A18F7">
          <w:rPr>
            <w:rFonts w:ascii="Verdana" w:hAnsi="Verdana" w:cs="Arial"/>
            <w:color w:val="222222"/>
            <w:sz w:val="20"/>
            <w:szCs w:val="20"/>
            <w:shd w:val="clear" w:color="auto" w:fill="FFFFFF"/>
          </w:rPr>
          <w:t>)</w:t>
        </w:r>
      </w:ins>
      <w:r w:rsidRPr="00AA3CF1">
        <w:rPr>
          <w:rFonts w:ascii="Verdana" w:hAnsi="Verdana" w:cs="Arial"/>
          <w:color w:val="222222"/>
          <w:sz w:val="20"/>
          <w:szCs w:val="20"/>
          <w:shd w:val="clear" w:color="auto" w:fill="FFFFFF"/>
        </w:rPr>
        <w:t>.</w:t>
      </w:r>
      <w:ins w:id="22" w:author="Lesley Keets" w:date="2017-09-01T15:00:00Z">
        <w:r w:rsidR="001A18F7">
          <w:rPr>
            <w:rFonts w:ascii="Verdana" w:hAnsi="Verdana" w:cs="Arial"/>
            <w:color w:val="222222"/>
            <w:sz w:val="20"/>
            <w:szCs w:val="20"/>
            <w:shd w:val="clear" w:color="auto" w:fill="FFFFFF"/>
          </w:rPr>
          <w:t xml:space="preserve"> </w:t>
        </w:r>
      </w:ins>
    </w:p>
    <w:p w:rsidR="00C17073" w:rsidRPr="00AA3CF1" w:rsidRDefault="00AA3CF1" w:rsidP="00540290">
      <w:pPr>
        <w:shd w:val="clear" w:color="auto" w:fill="FFFFFF"/>
        <w:spacing w:line="240" w:lineRule="auto"/>
        <w:jc w:val="both"/>
        <w:rPr>
          <w:rFonts w:ascii="Verdana" w:hAnsi="Verdana"/>
          <w:sz w:val="20"/>
          <w:szCs w:val="20"/>
        </w:rPr>
      </w:pPr>
      <w:del w:id="23" w:author="Lesley Keets" w:date="2017-09-01T15:02:00Z">
        <w:r w:rsidRPr="00AA3CF1" w:rsidDel="00451700">
          <w:rPr>
            <w:rFonts w:ascii="Verdana" w:hAnsi="Verdana"/>
            <w:sz w:val="20"/>
            <w:szCs w:val="20"/>
          </w:rPr>
          <w:delText xml:space="preserve">Invited to sit on the </w:delText>
        </w:r>
      </w:del>
      <w:del w:id="24" w:author="Lesley Keets" w:date="2017-09-01T15:03:00Z">
        <w:r w:rsidRPr="00AA3CF1" w:rsidDel="00451700">
          <w:rPr>
            <w:rFonts w:ascii="Verdana" w:hAnsi="Verdana"/>
            <w:sz w:val="20"/>
            <w:szCs w:val="20"/>
          </w:rPr>
          <w:delText>panel</w:delText>
        </w:r>
      </w:del>
      <w:r w:rsidRPr="00AA3CF1">
        <w:rPr>
          <w:rFonts w:ascii="Verdana" w:hAnsi="Verdana"/>
          <w:sz w:val="20"/>
          <w:szCs w:val="20"/>
        </w:rPr>
        <w:t xml:space="preserve">, </w:t>
      </w:r>
      <w:r w:rsidR="00C17073" w:rsidRPr="00AA3CF1">
        <w:rPr>
          <w:rFonts w:ascii="Verdana" w:hAnsi="Verdana"/>
          <w:sz w:val="20"/>
          <w:szCs w:val="20"/>
        </w:rPr>
        <w:t xml:space="preserve">Phil founded </w:t>
      </w:r>
      <w:r w:rsidR="00792B50">
        <w:rPr>
          <w:rFonts w:ascii="Verdana" w:hAnsi="Verdana"/>
          <w:sz w:val="20"/>
          <w:szCs w:val="20"/>
        </w:rPr>
        <w:t>Active Research</w:t>
      </w:r>
      <w:ins w:id="25" w:author="Lesley Keets" w:date="2017-09-01T15:03:00Z">
        <w:r w:rsidR="00451700">
          <w:rPr>
            <w:rFonts w:ascii="Verdana" w:hAnsi="Verdana"/>
            <w:sz w:val="20"/>
            <w:szCs w:val="20"/>
          </w:rPr>
          <w:t xml:space="preserve"> Ltd</w:t>
        </w:r>
      </w:ins>
      <w:r w:rsidR="00792B50">
        <w:rPr>
          <w:rFonts w:ascii="Verdana" w:hAnsi="Verdana"/>
          <w:sz w:val="20"/>
          <w:szCs w:val="20"/>
        </w:rPr>
        <w:t>, the company behind the Actisense brand,</w:t>
      </w:r>
      <w:r w:rsidRPr="00AA3CF1">
        <w:rPr>
          <w:rFonts w:ascii="Verdana" w:hAnsi="Verdana"/>
          <w:sz w:val="20"/>
          <w:szCs w:val="20"/>
        </w:rPr>
        <w:t xml:space="preserve"> in 1997. Since that time, he </w:t>
      </w:r>
      <w:r w:rsidR="00C17073" w:rsidRPr="00AA3CF1">
        <w:rPr>
          <w:rFonts w:ascii="Verdana" w:hAnsi="Verdana"/>
          <w:sz w:val="20"/>
          <w:szCs w:val="20"/>
        </w:rPr>
        <w:t xml:space="preserve">has </w:t>
      </w:r>
      <w:r w:rsidRPr="00AA3CF1">
        <w:rPr>
          <w:rFonts w:ascii="Verdana" w:hAnsi="Verdana"/>
          <w:sz w:val="20"/>
          <w:szCs w:val="20"/>
        </w:rPr>
        <w:t xml:space="preserve">rapidly </w:t>
      </w:r>
      <w:r w:rsidR="00C17073" w:rsidRPr="00AA3CF1">
        <w:rPr>
          <w:rFonts w:ascii="Verdana" w:hAnsi="Verdana"/>
          <w:sz w:val="20"/>
          <w:szCs w:val="20"/>
        </w:rPr>
        <w:t xml:space="preserve">grown the company from a small </w:t>
      </w:r>
      <w:ins w:id="26" w:author="Lesley Keets" w:date="2017-09-01T15:03:00Z">
        <w:r w:rsidR="00451700">
          <w:rPr>
            <w:rFonts w:ascii="Verdana" w:hAnsi="Verdana"/>
            <w:sz w:val="20"/>
            <w:szCs w:val="20"/>
          </w:rPr>
          <w:t xml:space="preserve">home </w:t>
        </w:r>
      </w:ins>
      <w:del w:id="27" w:author="Lesley Keets" w:date="2017-09-01T15:03:00Z">
        <w:r w:rsidR="00C17073" w:rsidRPr="00AA3CF1" w:rsidDel="00451700">
          <w:rPr>
            <w:rFonts w:ascii="Verdana" w:hAnsi="Verdana"/>
            <w:sz w:val="20"/>
            <w:szCs w:val="20"/>
          </w:rPr>
          <w:delText>bedroom</w:delText>
        </w:r>
      </w:del>
      <w:r w:rsidR="00C17073" w:rsidRPr="00AA3CF1">
        <w:rPr>
          <w:rFonts w:ascii="Verdana" w:hAnsi="Verdana"/>
          <w:sz w:val="20"/>
          <w:szCs w:val="20"/>
        </w:rPr>
        <w:t xml:space="preserve"> </w:t>
      </w:r>
      <w:r w:rsidRPr="00AA3CF1">
        <w:rPr>
          <w:rFonts w:ascii="Verdana" w:hAnsi="Verdana"/>
          <w:sz w:val="20"/>
          <w:szCs w:val="20"/>
        </w:rPr>
        <w:t xml:space="preserve">operation to one with an 8000-square </w:t>
      </w:r>
      <w:proofErr w:type="spellStart"/>
      <w:r w:rsidRPr="00AA3CF1">
        <w:rPr>
          <w:rFonts w:ascii="Verdana" w:hAnsi="Verdana"/>
          <w:sz w:val="20"/>
          <w:szCs w:val="20"/>
        </w:rPr>
        <w:t>ft.</w:t>
      </w:r>
      <w:del w:id="28" w:author="Lesley Keets" w:date="2017-09-01T15:14:00Z">
        <w:r w:rsidR="00C17073" w:rsidRPr="00AA3CF1" w:rsidDel="001F2848">
          <w:rPr>
            <w:rFonts w:ascii="Verdana" w:hAnsi="Verdana"/>
            <w:sz w:val="20"/>
            <w:szCs w:val="20"/>
          </w:rPr>
          <w:delText xml:space="preserve"> </w:delText>
        </w:r>
      </w:del>
      <w:r w:rsidRPr="00AA3CF1">
        <w:rPr>
          <w:rFonts w:ascii="Verdana" w:hAnsi="Verdana"/>
          <w:sz w:val="20"/>
          <w:szCs w:val="20"/>
        </w:rPr>
        <w:t>commercial</w:t>
      </w:r>
      <w:proofErr w:type="spellEnd"/>
      <w:r w:rsidRPr="00AA3CF1">
        <w:rPr>
          <w:rFonts w:ascii="Verdana" w:hAnsi="Verdana"/>
          <w:sz w:val="20"/>
          <w:szCs w:val="20"/>
        </w:rPr>
        <w:t xml:space="preserve"> </w:t>
      </w:r>
      <w:r w:rsidR="00C17073" w:rsidRPr="00AA3CF1">
        <w:rPr>
          <w:rFonts w:ascii="Verdana" w:hAnsi="Verdana"/>
          <w:sz w:val="20"/>
          <w:szCs w:val="20"/>
        </w:rPr>
        <w:t>facility in Poole</w:t>
      </w:r>
      <w:r>
        <w:rPr>
          <w:rFonts w:ascii="Verdana" w:hAnsi="Verdana"/>
          <w:sz w:val="20"/>
          <w:szCs w:val="20"/>
        </w:rPr>
        <w:t>, Dorset</w:t>
      </w:r>
      <w:ins w:id="29" w:author="Lesley Keets" w:date="2017-09-01T15:14:00Z">
        <w:r w:rsidR="001F2848">
          <w:rPr>
            <w:rFonts w:ascii="Verdana" w:hAnsi="Verdana"/>
            <w:sz w:val="20"/>
            <w:szCs w:val="20"/>
          </w:rPr>
          <w:t>, UK</w:t>
        </w:r>
      </w:ins>
      <w:r w:rsidRPr="00AA3CF1">
        <w:rPr>
          <w:rFonts w:ascii="Verdana" w:hAnsi="Verdana"/>
          <w:sz w:val="20"/>
          <w:szCs w:val="20"/>
        </w:rPr>
        <w:t xml:space="preserve">. </w:t>
      </w:r>
      <w:del w:id="30" w:author="Lesley Keets" w:date="2017-09-01T15:03:00Z">
        <w:r w:rsidRPr="00AA3CF1" w:rsidDel="00451700">
          <w:rPr>
            <w:rFonts w:ascii="Verdana" w:hAnsi="Verdana"/>
            <w:noProof/>
            <w:sz w:val="20"/>
            <w:szCs w:val="20"/>
          </w:rPr>
          <w:delText>Util</w:delText>
        </w:r>
        <w:r w:rsidDel="00451700">
          <w:rPr>
            <w:rFonts w:ascii="Verdana" w:hAnsi="Verdana"/>
            <w:noProof/>
            <w:sz w:val="20"/>
            <w:szCs w:val="20"/>
          </w:rPr>
          <w:delText>i</w:delText>
        </w:r>
        <w:r w:rsidRPr="00AA3CF1" w:rsidDel="00451700">
          <w:rPr>
            <w:rFonts w:ascii="Verdana" w:hAnsi="Verdana"/>
            <w:noProof/>
            <w:sz w:val="20"/>
            <w:szCs w:val="20"/>
          </w:rPr>
          <w:delText>sing</w:delText>
        </w:r>
        <w:r w:rsidDel="00451700">
          <w:rPr>
            <w:rFonts w:ascii="Verdana" w:hAnsi="Verdana"/>
            <w:sz w:val="20"/>
            <w:szCs w:val="20"/>
          </w:rPr>
          <w:delText xml:space="preserve"> his knowledge and expertise on the panel</w:delText>
        </w:r>
      </w:del>
      <w:r>
        <w:rPr>
          <w:rFonts w:ascii="Verdana" w:hAnsi="Verdana"/>
          <w:sz w:val="20"/>
          <w:szCs w:val="20"/>
        </w:rPr>
        <w:t xml:space="preserve">, </w:t>
      </w:r>
      <w:r w:rsidRPr="00AA3CF1">
        <w:rPr>
          <w:rFonts w:ascii="Verdana" w:hAnsi="Verdana"/>
          <w:sz w:val="20"/>
          <w:szCs w:val="20"/>
        </w:rPr>
        <w:t xml:space="preserve">Actisense </w:t>
      </w:r>
      <w:r w:rsidR="00C17073" w:rsidRPr="00AA3CF1">
        <w:rPr>
          <w:rFonts w:ascii="Verdana" w:hAnsi="Verdana"/>
          <w:sz w:val="20"/>
          <w:szCs w:val="20"/>
        </w:rPr>
        <w:t>now exports</w:t>
      </w:r>
      <w:r w:rsidRPr="00AA3CF1">
        <w:rPr>
          <w:rFonts w:ascii="Verdana" w:hAnsi="Verdana"/>
          <w:sz w:val="20"/>
          <w:szCs w:val="20"/>
        </w:rPr>
        <w:t xml:space="preserve"> specialist commercial and leisure marine</w:t>
      </w:r>
      <w:r w:rsidR="00C17073" w:rsidRPr="00AA3CF1">
        <w:rPr>
          <w:rFonts w:ascii="Verdana" w:hAnsi="Verdana"/>
          <w:sz w:val="20"/>
          <w:szCs w:val="20"/>
        </w:rPr>
        <w:t xml:space="preserve"> </w:t>
      </w:r>
      <w:r w:rsidRPr="00AA3CF1">
        <w:rPr>
          <w:rFonts w:ascii="Verdana" w:hAnsi="Verdana"/>
          <w:sz w:val="20"/>
          <w:szCs w:val="20"/>
        </w:rPr>
        <w:t xml:space="preserve">electronics products </w:t>
      </w:r>
      <w:r w:rsidR="00C17073" w:rsidRPr="00AA3CF1">
        <w:rPr>
          <w:rFonts w:ascii="Verdana" w:hAnsi="Verdana"/>
          <w:sz w:val="20"/>
          <w:szCs w:val="20"/>
        </w:rPr>
        <w:t>to over 40 countries worldwide</w:t>
      </w:r>
      <w:ins w:id="31" w:author="Lesley Keets" w:date="2017-09-01T15:05:00Z">
        <w:r w:rsidR="00451700">
          <w:rPr>
            <w:rFonts w:ascii="Verdana" w:hAnsi="Verdana"/>
            <w:sz w:val="20"/>
            <w:szCs w:val="20"/>
          </w:rPr>
          <w:t>,</w:t>
        </w:r>
      </w:ins>
      <w:ins w:id="32" w:author="Lesley Keets" w:date="2017-09-01T15:04:00Z">
        <w:r w:rsidR="00451700">
          <w:rPr>
            <w:rFonts w:ascii="Verdana" w:hAnsi="Verdana"/>
            <w:sz w:val="20"/>
            <w:szCs w:val="20"/>
          </w:rPr>
          <w:t xml:space="preserve"> with Phil leading the innovation and </w:t>
        </w:r>
      </w:ins>
      <w:ins w:id="33" w:author="Lesley Keets" w:date="2017-09-01T15:05:00Z">
        <w:r w:rsidR="00451700">
          <w:rPr>
            <w:rFonts w:ascii="Verdana" w:hAnsi="Verdana"/>
            <w:sz w:val="20"/>
            <w:szCs w:val="20"/>
          </w:rPr>
          <w:t>technical</w:t>
        </w:r>
      </w:ins>
      <w:ins w:id="34" w:author="Lesley Keets" w:date="2017-09-01T15:04:00Z">
        <w:r w:rsidR="00451700">
          <w:rPr>
            <w:rFonts w:ascii="Verdana" w:hAnsi="Verdana"/>
            <w:sz w:val="20"/>
            <w:szCs w:val="20"/>
          </w:rPr>
          <w:t xml:space="preserve"> </w:t>
        </w:r>
      </w:ins>
      <w:ins w:id="35" w:author="Lesley Keets" w:date="2017-09-01T15:05:00Z">
        <w:r w:rsidR="00451700">
          <w:rPr>
            <w:rFonts w:ascii="Verdana" w:hAnsi="Verdana"/>
            <w:sz w:val="20"/>
            <w:szCs w:val="20"/>
          </w:rPr>
          <w:t xml:space="preserve">expertise that the brand is </w:t>
        </w:r>
      </w:ins>
      <w:ins w:id="36" w:author="Lesley Keets" w:date="2017-09-01T15:15:00Z">
        <w:r w:rsidR="001F2848">
          <w:rPr>
            <w:rFonts w:ascii="Verdana" w:hAnsi="Verdana"/>
            <w:sz w:val="20"/>
            <w:szCs w:val="20"/>
          </w:rPr>
          <w:t xml:space="preserve">well </w:t>
        </w:r>
      </w:ins>
      <w:ins w:id="37" w:author="Lesley Keets" w:date="2017-09-01T15:05:00Z">
        <w:r w:rsidR="00451700">
          <w:rPr>
            <w:rFonts w:ascii="Verdana" w:hAnsi="Verdana"/>
            <w:sz w:val="20"/>
            <w:szCs w:val="20"/>
          </w:rPr>
          <w:t>known for</w:t>
        </w:r>
      </w:ins>
      <w:r w:rsidRPr="00AA3CF1">
        <w:rPr>
          <w:rFonts w:ascii="Verdana" w:hAnsi="Verdana"/>
          <w:sz w:val="20"/>
          <w:szCs w:val="20"/>
        </w:rPr>
        <w:t>.</w:t>
      </w:r>
    </w:p>
    <w:p w:rsidR="00A10FED" w:rsidRPr="00AA3CF1" w:rsidRDefault="00A10FED" w:rsidP="00A10FED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AA3CF1">
        <w:rPr>
          <w:rFonts w:ascii="Verdana" w:hAnsi="Verdana"/>
          <w:sz w:val="20"/>
          <w:szCs w:val="20"/>
        </w:rPr>
        <w:t>Phil Whitehurst said:</w:t>
      </w:r>
    </w:p>
    <w:p w:rsidR="00A10FED" w:rsidRPr="00AA3CF1" w:rsidRDefault="00A10FED" w:rsidP="00AA3CF1">
      <w:pPr>
        <w:spacing w:line="240" w:lineRule="auto"/>
        <w:ind w:left="720"/>
        <w:jc w:val="both"/>
        <w:rPr>
          <w:rFonts w:ascii="Verdana" w:hAnsi="Verdana"/>
          <w:sz w:val="20"/>
          <w:szCs w:val="20"/>
        </w:rPr>
      </w:pPr>
      <w:r w:rsidRPr="00AA3CF1">
        <w:rPr>
          <w:rFonts w:ascii="Verdana" w:hAnsi="Verdana"/>
          <w:sz w:val="20"/>
          <w:szCs w:val="20"/>
        </w:rPr>
        <w:t>“</w:t>
      </w:r>
      <w:r w:rsidR="00AA3CF1" w:rsidRPr="00AA3CF1">
        <w:rPr>
          <w:rFonts w:ascii="Verdana" w:hAnsi="Verdana"/>
          <w:sz w:val="20"/>
          <w:szCs w:val="20"/>
        </w:rPr>
        <w:t xml:space="preserve">I am honoured to be sitting on NMEA Conference CEO Panel and to be joining prestigious </w:t>
      </w:r>
      <w:del w:id="38" w:author="Lesley Keets" w:date="2017-09-01T15:06:00Z">
        <w:r w:rsidR="00AA3CF1" w:rsidRPr="00AA3CF1" w:rsidDel="00451700">
          <w:rPr>
            <w:rFonts w:ascii="Verdana" w:hAnsi="Verdana"/>
            <w:sz w:val="20"/>
            <w:szCs w:val="20"/>
          </w:rPr>
          <w:delText>worldwide</w:delText>
        </w:r>
      </w:del>
      <w:r w:rsidR="00AA3CF1" w:rsidRPr="00AA3CF1">
        <w:rPr>
          <w:rFonts w:ascii="Verdana" w:hAnsi="Verdana"/>
          <w:sz w:val="20"/>
          <w:szCs w:val="20"/>
        </w:rPr>
        <w:t xml:space="preserve"> marine industry experts</w:t>
      </w:r>
      <w:r w:rsidRPr="00AA3CF1">
        <w:rPr>
          <w:rFonts w:ascii="Verdana" w:hAnsi="Verdana"/>
          <w:sz w:val="20"/>
          <w:szCs w:val="20"/>
        </w:rPr>
        <w:t>.</w:t>
      </w:r>
      <w:r w:rsidR="00AA3CF1" w:rsidRPr="00AA3CF1">
        <w:rPr>
          <w:rFonts w:ascii="Verdana" w:hAnsi="Verdana"/>
          <w:sz w:val="20"/>
          <w:szCs w:val="20"/>
        </w:rPr>
        <w:t xml:space="preserve"> I look forward to answering questions posed by thriving marine electronics companies </w:t>
      </w:r>
      <w:r w:rsidR="00AA3CF1">
        <w:rPr>
          <w:rFonts w:ascii="Verdana" w:hAnsi="Verdana"/>
          <w:sz w:val="20"/>
          <w:szCs w:val="20"/>
        </w:rPr>
        <w:t>from the US</w:t>
      </w:r>
      <w:r w:rsidR="00AA3CF1" w:rsidRPr="00AA3CF1">
        <w:rPr>
          <w:rFonts w:ascii="Verdana" w:hAnsi="Verdana"/>
          <w:sz w:val="20"/>
          <w:szCs w:val="20"/>
        </w:rPr>
        <w:t xml:space="preserve"> and across the world. </w:t>
      </w:r>
      <w:del w:id="39" w:author="Lesley Keets" w:date="2017-09-01T15:06:00Z">
        <w:r w:rsidR="00AA3CF1" w:rsidRPr="00AA3CF1" w:rsidDel="00451700">
          <w:rPr>
            <w:rFonts w:ascii="Verdana" w:hAnsi="Verdana"/>
            <w:sz w:val="20"/>
            <w:szCs w:val="20"/>
          </w:rPr>
          <w:delText xml:space="preserve">Giving my perspective as a CEO, </w:delText>
        </w:r>
      </w:del>
      <w:r w:rsidR="00AA3CF1" w:rsidRPr="00AA3CF1">
        <w:rPr>
          <w:rFonts w:ascii="Verdana" w:hAnsi="Verdana"/>
          <w:sz w:val="20"/>
          <w:szCs w:val="20"/>
        </w:rPr>
        <w:t xml:space="preserve">I </w:t>
      </w:r>
      <w:r w:rsidR="00AA3CF1">
        <w:rPr>
          <w:rFonts w:ascii="Verdana" w:hAnsi="Verdana"/>
          <w:sz w:val="20"/>
          <w:szCs w:val="20"/>
        </w:rPr>
        <w:t xml:space="preserve">believe </w:t>
      </w:r>
      <w:r w:rsidR="00AA3CF1" w:rsidRPr="00AA3CF1">
        <w:rPr>
          <w:rFonts w:ascii="Verdana" w:hAnsi="Verdana"/>
          <w:sz w:val="20"/>
          <w:szCs w:val="20"/>
        </w:rPr>
        <w:t>we can get to grips with</w:t>
      </w:r>
      <w:r w:rsidR="00AA3CF1">
        <w:rPr>
          <w:rFonts w:ascii="Verdana" w:hAnsi="Verdana"/>
          <w:sz w:val="20"/>
          <w:szCs w:val="20"/>
        </w:rPr>
        <w:t xml:space="preserve"> some</w:t>
      </w:r>
      <w:r w:rsidR="00AA3CF1" w:rsidRPr="00AA3CF1">
        <w:rPr>
          <w:rFonts w:ascii="Verdana" w:hAnsi="Verdana"/>
          <w:sz w:val="20"/>
          <w:szCs w:val="20"/>
        </w:rPr>
        <w:t xml:space="preserve"> </w:t>
      </w:r>
      <w:ins w:id="40" w:author="Lesley Keets" w:date="2017-09-01T15:07:00Z">
        <w:r w:rsidR="00451700">
          <w:rPr>
            <w:rFonts w:ascii="Verdana" w:hAnsi="Verdana"/>
            <w:sz w:val="20"/>
            <w:szCs w:val="20"/>
          </w:rPr>
          <w:t xml:space="preserve">of the </w:t>
        </w:r>
      </w:ins>
      <w:del w:id="41" w:author="Lesley Keets" w:date="2017-09-01T15:07:00Z">
        <w:r w:rsidR="00AA3CF1" w:rsidRPr="00AA3CF1" w:rsidDel="00451700">
          <w:rPr>
            <w:rFonts w:ascii="Verdana" w:hAnsi="Verdana"/>
            <w:sz w:val="20"/>
            <w:szCs w:val="20"/>
          </w:rPr>
          <w:delText>major</w:delText>
        </w:r>
      </w:del>
      <w:r w:rsidR="00AA3CF1" w:rsidRPr="00AA3CF1">
        <w:rPr>
          <w:rFonts w:ascii="Verdana" w:hAnsi="Verdana"/>
          <w:sz w:val="20"/>
          <w:szCs w:val="20"/>
        </w:rPr>
        <w:t xml:space="preserve"> issues impacting our industry</w:t>
      </w:r>
      <w:ins w:id="42" w:author="Lesley Keets" w:date="2017-09-01T15:07:00Z">
        <w:r w:rsidR="00451700">
          <w:rPr>
            <w:rFonts w:ascii="Verdana" w:hAnsi="Verdana"/>
            <w:sz w:val="20"/>
            <w:szCs w:val="20"/>
          </w:rPr>
          <w:t xml:space="preserve"> and continue to develop exciting products that solve real problems</w:t>
        </w:r>
      </w:ins>
      <w:r w:rsidRPr="00AA3CF1">
        <w:rPr>
          <w:rFonts w:ascii="Verdana" w:hAnsi="Verdana"/>
          <w:sz w:val="20"/>
          <w:szCs w:val="20"/>
        </w:rPr>
        <w:t>”</w:t>
      </w:r>
    </w:p>
    <w:p w:rsidR="00AA3CF1" w:rsidRPr="00AA3CF1" w:rsidRDefault="00AA3CF1" w:rsidP="00AA3CF1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AA3CF1">
        <w:rPr>
          <w:rFonts w:ascii="Verdana" w:hAnsi="Verdana"/>
          <w:sz w:val="20"/>
          <w:szCs w:val="20"/>
        </w:rPr>
        <w:t xml:space="preserve">Taking </w:t>
      </w:r>
      <w:r>
        <w:rPr>
          <w:rFonts w:ascii="Verdana" w:hAnsi="Verdana"/>
          <w:sz w:val="20"/>
          <w:szCs w:val="20"/>
        </w:rPr>
        <w:t>take</w:t>
      </w:r>
      <w:r w:rsidRPr="00AA3CF1">
        <w:rPr>
          <w:rFonts w:ascii="Verdana" w:hAnsi="Verdana"/>
          <w:sz w:val="20"/>
          <w:szCs w:val="20"/>
        </w:rPr>
        <w:t xml:space="preserve"> place </w:t>
      </w:r>
      <w:r>
        <w:rPr>
          <w:rFonts w:ascii="Verdana" w:hAnsi="Verdana"/>
          <w:sz w:val="20"/>
          <w:szCs w:val="20"/>
        </w:rPr>
        <w:t xml:space="preserve">from </w:t>
      </w:r>
      <w:del w:id="43" w:author="Lesley Keets" w:date="2017-09-01T15:07:00Z">
        <w:r w:rsidRPr="00AA3CF1" w:rsidDel="00451700">
          <w:rPr>
            <w:rFonts w:ascii="Verdana" w:hAnsi="Verdana"/>
            <w:sz w:val="20"/>
            <w:szCs w:val="20"/>
          </w:rPr>
          <w:delText>29</w:delText>
        </w:r>
        <w:r w:rsidRPr="00AA3CF1" w:rsidDel="00451700">
          <w:rPr>
            <w:rFonts w:ascii="Verdana" w:hAnsi="Verdana"/>
            <w:sz w:val="20"/>
            <w:szCs w:val="20"/>
            <w:vertAlign w:val="superscript"/>
          </w:rPr>
          <w:delText>th</w:delText>
        </w:r>
        <w:r w:rsidDel="00451700">
          <w:rPr>
            <w:rFonts w:ascii="Verdana" w:hAnsi="Verdana"/>
            <w:sz w:val="20"/>
            <w:szCs w:val="20"/>
          </w:rPr>
          <w:delText xml:space="preserve"> </w:delText>
        </w:r>
        <w:r w:rsidRPr="00AA3CF1" w:rsidDel="00451700">
          <w:rPr>
            <w:rFonts w:ascii="Verdana" w:hAnsi="Verdana"/>
            <w:sz w:val="20"/>
            <w:szCs w:val="20"/>
          </w:rPr>
          <w:delText xml:space="preserve">September </w:delText>
        </w:r>
        <w:r w:rsidDel="00451700">
          <w:rPr>
            <w:rFonts w:ascii="Verdana" w:hAnsi="Verdana"/>
            <w:sz w:val="20"/>
            <w:szCs w:val="20"/>
          </w:rPr>
          <w:delText>to</w:delText>
        </w:r>
        <w:r w:rsidRPr="00AA3CF1" w:rsidDel="00451700">
          <w:rPr>
            <w:rFonts w:ascii="Verdana" w:hAnsi="Verdana"/>
            <w:sz w:val="20"/>
            <w:szCs w:val="20"/>
          </w:rPr>
          <w:delText xml:space="preserve"> 1</w:delText>
        </w:r>
        <w:r w:rsidRPr="00AA3CF1" w:rsidDel="00451700">
          <w:rPr>
            <w:rFonts w:ascii="Verdana" w:hAnsi="Verdana"/>
            <w:sz w:val="20"/>
            <w:szCs w:val="20"/>
            <w:vertAlign w:val="superscript"/>
          </w:rPr>
          <w:delText>st</w:delText>
        </w:r>
        <w:r w:rsidRPr="00AA3CF1" w:rsidDel="00451700">
          <w:rPr>
            <w:rFonts w:ascii="Verdana" w:hAnsi="Verdana"/>
            <w:sz w:val="20"/>
            <w:szCs w:val="20"/>
          </w:rPr>
          <w:delText xml:space="preserve"> October,</w:delText>
        </w:r>
      </w:del>
      <w:ins w:id="44" w:author="Lesley Keets" w:date="2017-09-01T15:08:00Z">
        <w:r w:rsidR="00451700">
          <w:rPr>
            <w:rFonts w:ascii="Verdana" w:hAnsi="Verdana"/>
            <w:sz w:val="20"/>
            <w:szCs w:val="20"/>
          </w:rPr>
          <w:t xml:space="preserve"> 26 to 28 September, </w:t>
        </w:r>
      </w:ins>
      <w:r w:rsidRPr="00AA3CF1">
        <w:rPr>
          <w:rFonts w:ascii="Verdana" w:hAnsi="Verdana"/>
          <w:sz w:val="20"/>
          <w:szCs w:val="20"/>
        </w:rPr>
        <w:t xml:space="preserve"> the </w:t>
      </w:r>
      <w:r>
        <w:rPr>
          <w:rFonts w:ascii="Verdana" w:hAnsi="Verdana"/>
          <w:sz w:val="20"/>
          <w:szCs w:val="20"/>
        </w:rPr>
        <w:t>NMEA</w:t>
      </w:r>
      <w:r w:rsidRPr="00AA3CF1">
        <w:rPr>
          <w:rFonts w:ascii="Verdana" w:hAnsi="Verdana"/>
          <w:sz w:val="20"/>
          <w:szCs w:val="20"/>
        </w:rPr>
        <w:t xml:space="preserve"> International Conference &amp; Ex</w:t>
      </w:r>
      <w:r w:rsidR="00E55883">
        <w:rPr>
          <w:rFonts w:ascii="Verdana" w:hAnsi="Verdana"/>
          <w:sz w:val="20"/>
          <w:szCs w:val="20"/>
        </w:rPr>
        <w:t>po is a once-a-year opportunity</w:t>
      </w:r>
      <w:r w:rsidRPr="00AA3CF1">
        <w:rPr>
          <w:rFonts w:ascii="Verdana" w:hAnsi="Verdana"/>
          <w:sz w:val="20"/>
          <w:szCs w:val="20"/>
        </w:rPr>
        <w:t xml:space="preserve"> for </w:t>
      </w:r>
      <w:ins w:id="45" w:author="Lesley Keets" w:date="2017-09-01T15:10:00Z">
        <w:r w:rsidR="00702D3A">
          <w:rPr>
            <w:rFonts w:ascii="Verdana" w:hAnsi="Verdana"/>
            <w:sz w:val="20"/>
            <w:szCs w:val="20"/>
          </w:rPr>
          <w:t xml:space="preserve">those involved </w:t>
        </w:r>
      </w:ins>
      <w:ins w:id="46" w:author="Lesley Keets" w:date="2017-09-01T15:11:00Z">
        <w:r w:rsidR="00702D3A">
          <w:rPr>
            <w:rFonts w:ascii="Verdana" w:hAnsi="Verdana"/>
            <w:sz w:val="20"/>
            <w:szCs w:val="20"/>
          </w:rPr>
          <w:t>i</w:t>
        </w:r>
      </w:ins>
      <w:ins w:id="47" w:author="Lesley Keets" w:date="2017-09-01T15:10:00Z">
        <w:r w:rsidR="00702D3A">
          <w:rPr>
            <w:rFonts w:ascii="Verdana" w:hAnsi="Verdana"/>
            <w:sz w:val="20"/>
            <w:szCs w:val="20"/>
          </w:rPr>
          <w:t>n</w:t>
        </w:r>
      </w:ins>
      <w:ins w:id="48" w:author="Lesley Keets" w:date="2017-09-01T15:11:00Z">
        <w:r w:rsidR="00702D3A">
          <w:rPr>
            <w:rFonts w:ascii="Verdana" w:hAnsi="Verdana"/>
            <w:sz w:val="20"/>
            <w:szCs w:val="20"/>
          </w:rPr>
          <w:t xml:space="preserve"> the </w:t>
        </w:r>
        <w:r w:rsidR="005C0F62">
          <w:rPr>
            <w:rFonts w:ascii="Verdana" w:hAnsi="Verdana"/>
            <w:sz w:val="20"/>
            <w:szCs w:val="20"/>
          </w:rPr>
          <w:t xml:space="preserve">design, development and installation of on board </w:t>
        </w:r>
        <w:r w:rsidR="00702D3A">
          <w:rPr>
            <w:rFonts w:ascii="Verdana" w:hAnsi="Verdana"/>
            <w:sz w:val="20"/>
            <w:szCs w:val="20"/>
          </w:rPr>
          <w:t xml:space="preserve">electronics </w:t>
        </w:r>
      </w:ins>
      <w:del w:id="49" w:author="Lesley Keets" w:date="2017-09-01T15:11:00Z">
        <w:r w:rsidRPr="00AA3CF1" w:rsidDel="005C0F62">
          <w:rPr>
            <w:rFonts w:ascii="Verdana" w:hAnsi="Verdana"/>
            <w:sz w:val="20"/>
            <w:szCs w:val="20"/>
          </w:rPr>
          <w:delText>tech companies across the world</w:delText>
        </w:r>
      </w:del>
      <w:r w:rsidRPr="00AA3CF1">
        <w:rPr>
          <w:rFonts w:ascii="Verdana" w:hAnsi="Verdana"/>
          <w:sz w:val="20"/>
          <w:szCs w:val="20"/>
        </w:rPr>
        <w:t xml:space="preserve"> to meet with representatives from the North American marine electronics industry</w:t>
      </w:r>
      <w:ins w:id="50" w:author="Lesley Keets" w:date="2017-09-01T15:12:00Z">
        <w:r w:rsidR="005C0F62">
          <w:rPr>
            <w:rFonts w:ascii="Verdana" w:hAnsi="Verdana"/>
            <w:sz w:val="20"/>
            <w:szCs w:val="20"/>
          </w:rPr>
          <w:t xml:space="preserve"> and beyond</w:t>
        </w:r>
      </w:ins>
      <w:r w:rsidRPr="00AA3CF1">
        <w:rPr>
          <w:rFonts w:ascii="Verdana" w:hAnsi="Verdana"/>
          <w:sz w:val="20"/>
          <w:szCs w:val="20"/>
        </w:rPr>
        <w:t xml:space="preserve">. At the event, held in Seattle, Washington, Phil Whitehurst will also be hosting a special </w:t>
      </w:r>
      <w:ins w:id="51" w:author="Lesley Keets" w:date="2017-09-01T15:12:00Z">
        <w:r w:rsidR="005C0F62">
          <w:rPr>
            <w:rFonts w:ascii="Verdana" w:hAnsi="Verdana"/>
            <w:sz w:val="20"/>
            <w:szCs w:val="20"/>
          </w:rPr>
          <w:t xml:space="preserve">Actisense </w:t>
        </w:r>
      </w:ins>
      <w:r w:rsidRPr="00AA3CF1">
        <w:rPr>
          <w:rFonts w:ascii="Verdana" w:hAnsi="Verdana"/>
          <w:sz w:val="20"/>
          <w:szCs w:val="20"/>
        </w:rPr>
        <w:t>manufacturer training session</w:t>
      </w:r>
      <w:ins w:id="52" w:author="Lesley Keets" w:date="2017-09-01T15:12:00Z">
        <w:r w:rsidR="005C0F62">
          <w:rPr>
            <w:rFonts w:ascii="Verdana" w:hAnsi="Verdana"/>
            <w:sz w:val="20"/>
            <w:szCs w:val="20"/>
          </w:rPr>
          <w:t xml:space="preserve">, showcasing some of the latest products. </w:t>
        </w:r>
      </w:ins>
      <w:del w:id="53" w:author="Lesley Keets" w:date="2017-09-01T15:13:00Z">
        <w:r w:rsidRPr="00AA3CF1" w:rsidDel="005C0F62">
          <w:rPr>
            <w:rFonts w:ascii="Verdana" w:hAnsi="Verdana"/>
            <w:sz w:val="20"/>
            <w:szCs w:val="20"/>
          </w:rPr>
          <w:delText xml:space="preserve"> on how to configure their latest products</w:delText>
        </w:r>
      </w:del>
      <w:r w:rsidRPr="00AA3CF1">
        <w:rPr>
          <w:rFonts w:ascii="Verdana" w:hAnsi="Verdana"/>
          <w:sz w:val="20"/>
          <w:szCs w:val="20"/>
        </w:rPr>
        <w:t>. This will be held at the Hilton Bellevue Hotel on Wednesday 27</w:t>
      </w:r>
      <w:r w:rsidRPr="00AA3CF1">
        <w:rPr>
          <w:rFonts w:ascii="Verdana" w:hAnsi="Verdana"/>
          <w:sz w:val="20"/>
          <w:szCs w:val="20"/>
          <w:vertAlign w:val="superscript"/>
        </w:rPr>
        <w:t>th</w:t>
      </w:r>
      <w:r w:rsidRPr="00AA3CF1">
        <w:rPr>
          <w:rFonts w:ascii="Verdana" w:hAnsi="Verdana"/>
          <w:sz w:val="20"/>
          <w:szCs w:val="20"/>
        </w:rPr>
        <w:t xml:space="preserve"> September, 1</w:t>
      </w:r>
      <w:r w:rsidRPr="00AA3CF1">
        <w:rPr>
          <w:rFonts w:ascii="Verdana" w:eastAsia="Times New Roman" w:hAnsi="Verdana" w:cs="Arial"/>
          <w:sz w:val="20"/>
          <w:szCs w:val="20"/>
          <w:lang w:val="en-US" w:eastAsia="en-GB"/>
        </w:rPr>
        <w:t>1 am - 12:</w:t>
      </w:r>
      <w:r w:rsidRPr="00AA3CF1">
        <w:rPr>
          <w:rFonts w:ascii="Verdana" w:eastAsia="Times New Roman" w:hAnsi="Verdana" w:cs="Arial"/>
          <w:noProof/>
          <w:sz w:val="20"/>
          <w:szCs w:val="20"/>
          <w:lang w:val="en-US" w:eastAsia="en-GB"/>
        </w:rPr>
        <w:t>15 pm</w:t>
      </w:r>
      <w:r w:rsidRPr="00AA3CF1">
        <w:rPr>
          <w:rFonts w:ascii="Verdana" w:eastAsia="Times New Roman" w:hAnsi="Verdana" w:cs="Arial"/>
          <w:sz w:val="20"/>
          <w:szCs w:val="20"/>
          <w:lang w:val="en-US" w:eastAsia="en-GB"/>
        </w:rPr>
        <w:t>.</w:t>
      </w:r>
    </w:p>
    <w:p w:rsidR="007B37C9" w:rsidRPr="007B37C9" w:rsidRDefault="007B37C9" w:rsidP="00540290">
      <w:pPr>
        <w:spacing w:line="240" w:lineRule="auto"/>
        <w:jc w:val="both"/>
        <w:rPr>
          <w:rFonts w:ascii="Verdana" w:hAnsi="Verdana" w:cs="Arial"/>
          <w:color w:val="000000"/>
          <w:sz w:val="20"/>
          <w:szCs w:val="20"/>
          <w:shd w:val="clear" w:color="auto" w:fill="FFFFFF"/>
        </w:rPr>
      </w:pPr>
      <w:r w:rsidRPr="007B37C9">
        <w:rPr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For more information </w:t>
      </w:r>
      <w:r w:rsidR="00491C96">
        <w:rPr>
          <w:rFonts w:ascii="Verdana" w:hAnsi="Verdana" w:cs="Arial"/>
          <w:color w:val="000000"/>
          <w:sz w:val="20"/>
          <w:szCs w:val="20"/>
          <w:shd w:val="clear" w:color="auto" w:fill="FFFFFF"/>
        </w:rPr>
        <w:t>about</w:t>
      </w:r>
      <w:r w:rsidRPr="007B37C9">
        <w:rPr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 Actisense visit: </w:t>
      </w:r>
      <w:hyperlink r:id="rId6" w:history="1">
        <w:r w:rsidRPr="007B37C9">
          <w:rPr>
            <w:rStyle w:val="Hyperlink"/>
            <w:rFonts w:ascii="Verdana" w:hAnsi="Verdana" w:cs="Arial"/>
            <w:sz w:val="20"/>
            <w:szCs w:val="20"/>
            <w:shd w:val="clear" w:color="auto" w:fill="FFFFFF"/>
          </w:rPr>
          <w:t>www.actisense.com</w:t>
        </w:r>
      </w:hyperlink>
    </w:p>
    <w:p w:rsidR="007B37C9" w:rsidRDefault="007B37C9" w:rsidP="00540290">
      <w:pPr>
        <w:spacing w:line="240" w:lineRule="auto"/>
        <w:jc w:val="both"/>
        <w:rPr>
          <w:rFonts w:ascii="Verdana" w:hAnsi="Verdana" w:cs="Arial"/>
          <w:color w:val="000000"/>
          <w:sz w:val="20"/>
          <w:szCs w:val="20"/>
          <w:shd w:val="clear" w:color="auto" w:fill="FFFFFF"/>
        </w:rPr>
      </w:pPr>
      <w:r w:rsidRPr="007B37C9">
        <w:rPr>
          <w:rFonts w:ascii="Verdana" w:hAnsi="Verdana" w:cs="Arial"/>
          <w:color w:val="000000"/>
          <w:sz w:val="20"/>
          <w:szCs w:val="20"/>
          <w:shd w:val="clear" w:color="auto" w:fill="FFFFFF"/>
        </w:rPr>
        <w:t>The NMEA Conference &amp; Expo</w:t>
      </w:r>
      <w:r w:rsidR="00AA3CF1">
        <w:rPr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 v</w:t>
      </w:r>
      <w:r w:rsidRPr="007B37C9">
        <w:rPr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isit </w:t>
      </w:r>
      <w:hyperlink r:id="rId7" w:history="1">
        <w:r w:rsidRPr="007B37C9">
          <w:rPr>
            <w:rStyle w:val="Hyperlink"/>
            <w:rFonts w:ascii="Verdana" w:hAnsi="Verdana" w:cs="Arial"/>
            <w:sz w:val="20"/>
            <w:szCs w:val="20"/>
            <w:shd w:val="clear" w:color="auto" w:fill="FFFFFF"/>
          </w:rPr>
          <w:t>www.expo.nmea.org</w:t>
        </w:r>
      </w:hyperlink>
      <w:r w:rsidRPr="007B37C9">
        <w:rPr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 for further information.</w:t>
      </w:r>
    </w:p>
    <w:p w:rsidR="007B37C9" w:rsidRPr="00EB1D14" w:rsidRDefault="007B37C9" w:rsidP="007B4D71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EB1D14">
        <w:rPr>
          <w:rFonts w:ascii="Verdana" w:hAnsi="Verdana"/>
          <w:b/>
          <w:sz w:val="20"/>
          <w:szCs w:val="20"/>
        </w:rPr>
        <w:t>ENDS –</w:t>
      </w:r>
    </w:p>
    <w:p w:rsidR="007B37C9" w:rsidRPr="00EB1D14" w:rsidDel="001F2848" w:rsidRDefault="007B37C9" w:rsidP="007B4D71">
      <w:pPr>
        <w:spacing w:after="0" w:line="240" w:lineRule="auto"/>
        <w:jc w:val="both"/>
        <w:rPr>
          <w:del w:id="54" w:author="Lesley Keets" w:date="2017-09-01T15:15:00Z"/>
          <w:rFonts w:ascii="Verdana" w:hAnsi="Verdana"/>
          <w:sz w:val="20"/>
          <w:szCs w:val="20"/>
        </w:rPr>
      </w:pPr>
      <w:r w:rsidRPr="00EB1D14">
        <w:rPr>
          <w:rFonts w:ascii="Verdana" w:hAnsi="Verdana"/>
          <w:sz w:val="20"/>
          <w:szCs w:val="20"/>
        </w:rPr>
        <w:t xml:space="preserve">To interview </w:t>
      </w:r>
      <w:r w:rsidRPr="00EB1D14">
        <w:rPr>
          <w:rFonts w:ascii="Verdana" w:hAnsi="Verdana"/>
          <w:b/>
          <w:sz w:val="20"/>
          <w:szCs w:val="20"/>
        </w:rPr>
        <w:t xml:space="preserve">Phil Whitehurst </w:t>
      </w:r>
      <w:r w:rsidRPr="00EB1D14">
        <w:rPr>
          <w:rFonts w:ascii="Verdana" w:hAnsi="Verdana"/>
          <w:sz w:val="20"/>
          <w:szCs w:val="20"/>
        </w:rPr>
        <w:t xml:space="preserve">or to find out more please contact Darren Northeast of Darren Northeast PR (working on behalf of Actisense) on 01202 676762 or pr@darrennortheast.co.uk </w:t>
      </w:r>
    </w:p>
    <w:p w:rsidR="007B37C9" w:rsidRPr="00EB1D14" w:rsidDel="001F2848" w:rsidRDefault="007B37C9" w:rsidP="007B4D71">
      <w:pPr>
        <w:spacing w:after="0" w:line="240" w:lineRule="auto"/>
        <w:jc w:val="both"/>
        <w:rPr>
          <w:del w:id="55" w:author="Lesley Keets" w:date="2017-09-01T15:15:00Z"/>
          <w:rFonts w:ascii="Verdana" w:hAnsi="Verdana"/>
          <w:sz w:val="20"/>
          <w:szCs w:val="20"/>
        </w:rPr>
      </w:pPr>
    </w:p>
    <w:p w:rsidR="007B37C9" w:rsidRPr="00EB1D14" w:rsidDel="001F2848" w:rsidRDefault="007B37C9" w:rsidP="007B4D71">
      <w:pPr>
        <w:spacing w:after="0" w:line="240" w:lineRule="auto"/>
        <w:jc w:val="both"/>
        <w:rPr>
          <w:del w:id="56" w:author="Lesley Keets" w:date="2017-09-01T15:15:00Z"/>
          <w:rFonts w:ascii="Verdana" w:hAnsi="Verdana"/>
          <w:b/>
          <w:sz w:val="20"/>
          <w:szCs w:val="20"/>
        </w:rPr>
      </w:pPr>
    </w:p>
    <w:p w:rsidR="00A10FED" w:rsidRPr="007B4D71" w:rsidRDefault="00A10FED" w:rsidP="001F284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bookmarkStart w:id="57" w:name="_GoBack"/>
      <w:bookmarkEnd w:id="57"/>
    </w:p>
    <w:sectPr w:rsidR="00A10FED" w:rsidRPr="007B4D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84E3B"/>
    <w:multiLevelType w:val="hybridMultilevel"/>
    <w:tmpl w:val="0E066C06"/>
    <w:lvl w:ilvl="0" w:tplc="B386A7F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AA6C4C"/>
    <w:multiLevelType w:val="hybridMultilevel"/>
    <w:tmpl w:val="9F6200F2"/>
    <w:lvl w:ilvl="0" w:tplc="C2801D12">
      <w:numFmt w:val="bullet"/>
      <w:lvlText w:val="-"/>
      <w:lvlJc w:val="left"/>
      <w:pPr>
        <w:ind w:left="1080" w:hanging="360"/>
      </w:pPr>
      <w:rPr>
        <w:rFonts w:ascii="Verdana" w:eastAsiaTheme="minorHAnsi" w:hAnsi="Verdana" w:cstheme="minorBidi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esley Keets">
    <w15:presenceInfo w15:providerId="AD" w15:userId="S-1-5-21-3281065713-1278816098-3845055898-111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cwMbcwNzI0MjEyMrJU0lEKTi0uzszPAykwrQUACaJ3NiwAAAA="/>
  </w:docVars>
  <w:rsids>
    <w:rsidRoot w:val="00604E33"/>
    <w:rsid w:val="00050A7E"/>
    <w:rsid w:val="001A18F7"/>
    <w:rsid w:val="001F2848"/>
    <w:rsid w:val="003D1C3C"/>
    <w:rsid w:val="003E6958"/>
    <w:rsid w:val="00451700"/>
    <w:rsid w:val="00491C96"/>
    <w:rsid w:val="0051364C"/>
    <w:rsid w:val="00540290"/>
    <w:rsid w:val="00560AB4"/>
    <w:rsid w:val="005C0F62"/>
    <w:rsid w:val="00604E33"/>
    <w:rsid w:val="00702D3A"/>
    <w:rsid w:val="0072291D"/>
    <w:rsid w:val="00747521"/>
    <w:rsid w:val="00762CE4"/>
    <w:rsid w:val="00792B50"/>
    <w:rsid w:val="007B37C9"/>
    <w:rsid w:val="007B4D71"/>
    <w:rsid w:val="00800E63"/>
    <w:rsid w:val="008A7FBB"/>
    <w:rsid w:val="008B58F2"/>
    <w:rsid w:val="008F7DA6"/>
    <w:rsid w:val="00A10FED"/>
    <w:rsid w:val="00AA3BB2"/>
    <w:rsid w:val="00AA3CF1"/>
    <w:rsid w:val="00BE4E7B"/>
    <w:rsid w:val="00C17073"/>
    <w:rsid w:val="00C92BAF"/>
    <w:rsid w:val="00CD0F87"/>
    <w:rsid w:val="00D80216"/>
    <w:rsid w:val="00E55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75761"/>
  <w15:chartTrackingRefBased/>
  <w15:docId w15:val="{578D3D66-1D63-404E-BC5A-ABE07BBE1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04E33"/>
  </w:style>
  <w:style w:type="character" w:styleId="Hyperlink">
    <w:name w:val="Hyperlink"/>
    <w:basedOn w:val="DefaultParagraphFont"/>
    <w:uiPriority w:val="99"/>
    <w:unhideWhenUsed/>
    <w:rsid w:val="007B37C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B37C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28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28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42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xpo.nmea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ctisense.com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</dc:creator>
  <cp:keywords/>
  <dc:description/>
  <cp:lastModifiedBy>Lesley Keets</cp:lastModifiedBy>
  <cp:revision>7</cp:revision>
  <dcterms:created xsi:type="dcterms:W3CDTF">2017-09-01T13:51:00Z</dcterms:created>
  <dcterms:modified xsi:type="dcterms:W3CDTF">2017-09-01T14:16:00Z</dcterms:modified>
</cp:coreProperties>
</file>